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7C999" w14:textId="7B6DC5CD" w:rsidR="003E3AD1" w:rsidRPr="003E3AD1" w:rsidRDefault="003E3AD1" w:rsidP="003E3AD1">
      <w:pPr>
        <w:spacing w:line="360" w:lineRule="auto"/>
        <w:jc w:val="both"/>
        <w:rPr>
          <w:rFonts w:ascii="Arial" w:hAnsi="Arial" w:cs="Arial"/>
          <w:sz w:val="20"/>
          <w:szCs w:val="20"/>
        </w:rPr>
      </w:pPr>
      <w:r w:rsidRPr="00590BCD">
        <w:rPr>
          <w:rFonts w:asciiTheme="majorHAnsi" w:hAnsiTheme="majorHAnsi" w:cstheme="majorHAnsi"/>
          <w:noProof/>
          <w:sz w:val="20"/>
          <w:szCs w:val="20"/>
          <w:lang w:val="de-DE" w:eastAsia="de-DE"/>
        </w:rPr>
        <w:drawing>
          <wp:inline distT="0" distB="0" distL="0" distR="0" wp14:anchorId="3D4A4E79" wp14:editId="66B13B51">
            <wp:extent cx="1828649" cy="463258"/>
            <wp:effectExtent l="0" t="0" r="635" b="0"/>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pic:nvPicPr>
                  <pic:blipFill>
                    <a:blip r:embed="rId4">
                      <a:extLst>
                        <a:ext uri="{28A0092B-C50C-407E-A947-70E740481C1C}">
                          <a14:useLocalDpi xmlns:a14="http://schemas.microsoft.com/office/drawing/2010/main" val="0"/>
                        </a:ext>
                      </a:extLst>
                    </a:blip>
                    <a:stretch>
                      <a:fillRect/>
                    </a:stretch>
                  </pic:blipFill>
                  <pic:spPr>
                    <a:xfrm>
                      <a:off x="0" y="0"/>
                      <a:ext cx="1828649" cy="463258"/>
                    </a:xfrm>
                    <a:prstGeom prst="rect">
                      <a:avLst/>
                    </a:prstGeom>
                  </pic:spPr>
                </pic:pic>
              </a:graphicData>
            </a:graphic>
          </wp:inline>
        </w:drawing>
      </w:r>
    </w:p>
    <w:p w14:paraId="29214AD9" w14:textId="77777777" w:rsidR="003E3AD1" w:rsidRDefault="003E3AD1" w:rsidP="003E3AD1">
      <w:pPr>
        <w:spacing w:line="360" w:lineRule="auto"/>
        <w:jc w:val="right"/>
        <w:rPr>
          <w:rFonts w:ascii="Arial" w:hAnsi="Arial" w:cs="Arial"/>
          <w:b/>
          <w:bCs/>
          <w:sz w:val="20"/>
          <w:szCs w:val="20"/>
        </w:rPr>
      </w:pPr>
    </w:p>
    <w:p w14:paraId="056DA41D" w14:textId="71FE71BC" w:rsidR="003E3AD1" w:rsidRPr="003E3AD1" w:rsidRDefault="00A9371B" w:rsidP="003E3AD1">
      <w:pPr>
        <w:spacing w:line="360" w:lineRule="auto"/>
        <w:jc w:val="right"/>
        <w:rPr>
          <w:rFonts w:ascii="Arial" w:hAnsi="Arial" w:cs="Arial"/>
          <w:b/>
          <w:bCs/>
          <w:sz w:val="20"/>
          <w:szCs w:val="20"/>
        </w:rPr>
      </w:pPr>
      <w:r>
        <w:rPr>
          <w:rFonts w:ascii="Arial" w:hAnsi="Arial" w:cs="Arial"/>
          <w:b/>
          <w:bCs/>
          <w:sz w:val="20"/>
          <w:szCs w:val="20"/>
        </w:rPr>
        <w:t>Zuken</w:t>
      </w:r>
      <w:r w:rsidR="003E3AD1" w:rsidRPr="003E3AD1">
        <w:rPr>
          <w:rFonts w:ascii="Arial" w:hAnsi="Arial" w:cs="Arial"/>
          <w:b/>
          <w:bCs/>
          <w:sz w:val="20"/>
          <w:szCs w:val="20"/>
        </w:rPr>
        <w:t xml:space="preserve"> News</w:t>
      </w:r>
    </w:p>
    <w:p w14:paraId="5A3DA27B" w14:textId="389EE262" w:rsidR="003E3AD1" w:rsidRPr="003E3AD1" w:rsidRDefault="003E3AD1" w:rsidP="003E3AD1">
      <w:pPr>
        <w:spacing w:line="360" w:lineRule="auto"/>
        <w:jc w:val="right"/>
        <w:rPr>
          <w:rFonts w:ascii="Arial" w:hAnsi="Arial" w:cs="Arial"/>
          <w:sz w:val="20"/>
          <w:szCs w:val="20"/>
        </w:rPr>
      </w:pPr>
      <w:r w:rsidRPr="003E3AD1">
        <w:rPr>
          <w:rFonts w:ascii="Arial" w:hAnsi="Arial" w:cs="Arial"/>
          <w:b/>
          <w:bCs/>
          <w:sz w:val="20"/>
          <w:szCs w:val="20"/>
        </w:rPr>
        <w:t>Ref:</w:t>
      </w:r>
      <w:r w:rsidRPr="003E3AD1">
        <w:rPr>
          <w:rFonts w:ascii="Arial" w:hAnsi="Arial" w:cs="Arial"/>
          <w:sz w:val="20"/>
          <w:szCs w:val="20"/>
        </w:rPr>
        <w:t xml:space="preserve"> Z0</w:t>
      </w:r>
      <w:r w:rsidR="00A9371B">
        <w:rPr>
          <w:rFonts w:ascii="Arial" w:hAnsi="Arial" w:cs="Arial"/>
          <w:sz w:val="20"/>
          <w:szCs w:val="20"/>
        </w:rPr>
        <w:t>560</w:t>
      </w:r>
    </w:p>
    <w:p w14:paraId="098F407F" w14:textId="56FD9658" w:rsidR="003E3AD1" w:rsidRPr="003E3AD1" w:rsidRDefault="003E3AD1" w:rsidP="003E3AD1">
      <w:pPr>
        <w:spacing w:line="360" w:lineRule="auto"/>
        <w:jc w:val="right"/>
        <w:rPr>
          <w:rFonts w:ascii="Arial" w:hAnsi="Arial" w:cs="Arial"/>
          <w:sz w:val="20"/>
          <w:szCs w:val="20"/>
        </w:rPr>
      </w:pPr>
      <w:r w:rsidRPr="003E3AD1">
        <w:rPr>
          <w:rFonts w:ascii="Arial" w:hAnsi="Arial" w:cs="Arial"/>
          <w:b/>
          <w:bCs/>
          <w:sz w:val="20"/>
          <w:szCs w:val="20"/>
        </w:rPr>
        <w:t>FOR IMMEDIATE RELEASE:</w:t>
      </w:r>
      <w:r w:rsidRPr="003E3AD1">
        <w:rPr>
          <w:rFonts w:ascii="Arial" w:hAnsi="Arial" w:cs="Arial"/>
          <w:sz w:val="20"/>
          <w:szCs w:val="20"/>
        </w:rPr>
        <w:t xml:space="preserve"> </w:t>
      </w:r>
      <w:r w:rsidR="00A9371B">
        <w:rPr>
          <w:rFonts w:ascii="Arial" w:hAnsi="Arial" w:cs="Arial"/>
          <w:sz w:val="20"/>
          <w:szCs w:val="20"/>
        </w:rPr>
        <w:t>October 19, 2021</w:t>
      </w:r>
    </w:p>
    <w:p w14:paraId="57AA0C9F" w14:textId="77777777" w:rsidR="003E3AD1" w:rsidRPr="003E3AD1" w:rsidRDefault="003E3AD1" w:rsidP="003E3AD1">
      <w:pPr>
        <w:spacing w:line="360" w:lineRule="auto"/>
        <w:rPr>
          <w:rFonts w:ascii="Arial" w:hAnsi="Arial" w:cs="Arial"/>
          <w:sz w:val="20"/>
          <w:szCs w:val="20"/>
        </w:rPr>
      </w:pPr>
    </w:p>
    <w:p w14:paraId="31B30A5A" w14:textId="77777777" w:rsidR="003E3AD1" w:rsidRPr="003E3AD1" w:rsidRDefault="003E3AD1" w:rsidP="003E3AD1">
      <w:pPr>
        <w:spacing w:line="360" w:lineRule="auto"/>
        <w:rPr>
          <w:rFonts w:ascii="Arial" w:hAnsi="Arial" w:cs="Arial"/>
          <w:sz w:val="20"/>
          <w:szCs w:val="20"/>
        </w:rPr>
      </w:pPr>
    </w:p>
    <w:p w14:paraId="19009A0B" w14:textId="77777777" w:rsidR="00A9371B" w:rsidRPr="001E2449" w:rsidRDefault="00A9371B" w:rsidP="00A9371B">
      <w:pPr>
        <w:jc w:val="center"/>
        <w:rPr>
          <w:b/>
          <w:sz w:val="28"/>
          <w:szCs w:val="28"/>
        </w:rPr>
      </w:pPr>
      <w:r w:rsidRPr="00C56850">
        <w:rPr>
          <w:b/>
          <w:sz w:val="28"/>
          <w:szCs w:val="28"/>
        </w:rPr>
        <w:t xml:space="preserve">Vitech </w:t>
      </w:r>
      <w:r>
        <w:rPr>
          <w:b/>
          <w:sz w:val="28"/>
          <w:szCs w:val="28"/>
        </w:rPr>
        <w:t>Announces New Chief Operating Officer</w:t>
      </w:r>
    </w:p>
    <w:p w14:paraId="47224D0C" w14:textId="77777777" w:rsidR="00A9371B" w:rsidRDefault="00A9371B" w:rsidP="00A9371B">
      <w:pPr>
        <w:jc w:val="center"/>
        <w:rPr>
          <w:b/>
        </w:rPr>
      </w:pPr>
      <w:r>
        <w:rPr>
          <w:b/>
        </w:rPr>
        <w:t>Enrique Krajmalnik to head business operations and drive growth in MBSE</w:t>
      </w:r>
    </w:p>
    <w:p w14:paraId="7115DDA2" w14:textId="77777777" w:rsidR="003E3AD1" w:rsidRPr="003E3AD1" w:rsidRDefault="003E3AD1" w:rsidP="003E3AD1">
      <w:pPr>
        <w:spacing w:line="360" w:lineRule="auto"/>
        <w:rPr>
          <w:rFonts w:ascii="Arial" w:hAnsi="Arial" w:cs="Arial"/>
          <w:sz w:val="20"/>
          <w:szCs w:val="20"/>
        </w:rPr>
      </w:pPr>
    </w:p>
    <w:p w14:paraId="7CA3F25F" w14:textId="77777777" w:rsidR="00A9371B" w:rsidRDefault="003E3AD1" w:rsidP="00A9371B">
      <w:pPr>
        <w:spacing w:line="360" w:lineRule="auto"/>
        <w:rPr>
          <w:rFonts w:ascii="Arial" w:hAnsi="Arial" w:cs="Arial"/>
          <w:sz w:val="20"/>
          <w:szCs w:val="20"/>
        </w:rPr>
      </w:pPr>
      <w:r w:rsidRPr="003E3AD1">
        <w:rPr>
          <w:rFonts w:ascii="Arial" w:hAnsi="Arial" w:cs="Arial"/>
          <w:b/>
          <w:bCs/>
          <w:sz w:val="20"/>
          <w:szCs w:val="20"/>
        </w:rPr>
        <w:t>WESTFORD, MA, USA</w:t>
      </w:r>
      <w:r w:rsidR="00A9371B">
        <w:rPr>
          <w:rFonts w:ascii="Arial" w:hAnsi="Arial" w:cs="Arial"/>
          <w:b/>
          <w:bCs/>
          <w:sz w:val="20"/>
          <w:szCs w:val="20"/>
        </w:rPr>
        <w:t xml:space="preserve">, </w:t>
      </w:r>
      <w:r w:rsidR="003D046C">
        <w:rPr>
          <w:rFonts w:ascii="Arial" w:hAnsi="Arial" w:cs="Arial"/>
          <w:b/>
          <w:bCs/>
          <w:sz w:val="20"/>
          <w:szCs w:val="20"/>
        </w:rPr>
        <w:t>October 1</w:t>
      </w:r>
      <w:r w:rsidR="00A9371B">
        <w:rPr>
          <w:rFonts w:ascii="Arial" w:hAnsi="Arial" w:cs="Arial"/>
          <w:b/>
          <w:bCs/>
          <w:sz w:val="20"/>
          <w:szCs w:val="20"/>
        </w:rPr>
        <w:t>9</w:t>
      </w:r>
      <w:r w:rsidR="003D046C">
        <w:rPr>
          <w:rFonts w:ascii="Arial" w:hAnsi="Arial" w:cs="Arial"/>
          <w:b/>
          <w:bCs/>
          <w:sz w:val="20"/>
          <w:szCs w:val="20"/>
        </w:rPr>
        <w:t>, 2021</w:t>
      </w:r>
      <w:r w:rsidRPr="003E3AD1">
        <w:rPr>
          <w:rFonts w:ascii="Arial" w:hAnsi="Arial" w:cs="Arial"/>
          <w:sz w:val="20"/>
          <w:szCs w:val="20"/>
        </w:rPr>
        <w:t xml:space="preserve"> – </w:t>
      </w:r>
      <w:r w:rsidR="00A9371B" w:rsidRPr="00B839C3">
        <w:rPr>
          <w:rFonts w:ascii="Arial" w:hAnsi="Arial" w:cs="Arial"/>
          <w:sz w:val="20"/>
          <w:szCs w:val="20"/>
        </w:rPr>
        <w:t xml:space="preserve">Vitech, </w:t>
      </w:r>
      <w:r w:rsidR="00A9371B">
        <w:rPr>
          <w:rFonts w:ascii="Arial" w:hAnsi="Arial" w:cs="Arial"/>
          <w:sz w:val="20"/>
          <w:szCs w:val="20"/>
        </w:rPr>
        <w:t>a leading global provider of Model-Based Systems Engineering (MBSE) and digital engineering solutions, today announced that Enrique Krajmalnik has been named as Chief Operating Officer. Douglas Johnston, who previously served as Chief Operating Officer as well as Chief Financial Officer will continue as Chief Financial Officer.</w:t>
      </w:r>
    </w:p>
    <w:p w14:paraId="38961764" w14:textId="77777777" w:rsidR="00A9371B" w:rsidRDefault="00A9371B" w:rsidP="00A9371B">
      <w:pPr>
        <w:spacing w:line="360" w:lineRule="auto"/>
        <w:rPr>
          <w:rFonts w:ascii="Arial" w:hAnsi="Arial" w:cs="Arial"/>
          <w:sz w:val="20"/>
          <w:szCs w:val="20"/>
        </w:rPr>
      </w:pPr>
    </w:p>
    <w:p w14:paraId="710C36B6" w14:textId="77777777" w:rsidR="00A9371B" w:rsidRDefault="00A9371B" w:rsidP="00A9371B">
      <w:pPr>
        <w:spacing w:line="360" w:lineRule="auto"/>
        <w:rPr>
          <w:rFonts w:ascii="Arial" w:hAnsi="Arial" w:cs="Arial"/>
          <w:sz w:val="20"/>
          <w:szCs w:val="20"/>
        </w:rPr>
      </w:pPr>
      <w:r>
        <w:rPr>
          <w:rFonts w:ascii="Arial" w:hAnsi="Arial" w:cs="Arial"/>
          <w:sz w:val="20"/>
          <w:szCs w:val="20"/>
        </w:rPr>
        <w:t>“Enrique joins us with a strong background in channel and partnership development, which we believe is fundamental to strengthening both our technical capabilities and market presence,” said David Long, Vitech’s President and Chief Executive Officer.</w:t>
      </w:r>
    </w:p>
    <w:p w14:paraId="7C9BC6B8" w14:textId="77777777" w:rsidR="00A9371B" w:rsidRDefault="00A9371B" w:rsidP="00A9371B">
      <w:pPr>
        <w:spacing w:line="360" w:lineRule="auto"/>
        <w:rPr>
          <w:rFonts w:ascii="Arial" w:hAnsi="Arial" w:cs="Arial"/>
          <w:sz w:val="20"/>
          <w:szCs w:val="20"/>
        </w:rPr>
      </w:pPr>
    </w:p>
    <w:p w14:paraId="7F23828B" w14:textId="77777777" w:rsidR="00A9371B" w:rsidRDefault="00A9371B" w:rsidP="00A9371B">
      <w:pPr>
        <w:spacing w:line="360" w:lineRule="auto"/>
        <w:rPr>
          <w:rFonts w:ascii="Arial" w:hAnsi="Arial" w:cs="Arial"/>
          <w:sz w:val="20"/>
          <w:szCs w:val="20"/>
        </w:rPr>
      </w:pPr>
      <w:r>
        <w:rPr>
          <w:rFonts w:ascii="Arial" w:hAnsi="Arial" w:cs="Arial"/>
          <w:sz w:val="20"/>
          <w:szCs w:val="20"/>
        </w:rPr>
        <w:t xml:space="preserve">Most recently, Mr. Krajmalnik held the role of Vice President of Business Development at Zuken USA. Krajmalnik has more than 25 years of experience in senior management and strategic planning, including serving as Chief Technology Officer for No Magic, Inc., where he oversaw a product strategy that helped drive significant year-over-year growth from 2014 through 2020. </w:t>
      </w:r>
    </w:p>
    <w:p w14:paraId="1053F886" w14:textId="77777777" w:rsidR="00A9371B" w:rsidRDefault="00A9371B" w:rsidP="00A9371B">
      <w:pPr>
        <w:spacing w:line="360" w:lineRule="auto"/>
        <w:rPr>
          <w:rFonts w:ascii="Arial" w:hAnsi="Arial" w:cs="Arial"/>
          <w:sz w:val="20"/>
          <w:szCs w:val="20"/>
        </w:rPr>
      </w:pPr>
    </w:p>
    <w:p w14:paraId="0071E10F" w14:textId="77777777" w:rsidR="00A9371B" w:rsidRDefault="00A9371B" w:rsidP="00A9371B">
      <w:pPr>
        <w:spacing w:line="360" w:lineRule="auto"/>
        <w:rPr>
          <w:rFonts w:ascii="Arial" w:hAnsi="Arial" w:cs="Arial"/>
          <w:sz w:val="20"/>
          <w:szCs w:val="20"/>
        </w:rPr>
      </w:pPr>
      <w:r>
        <w:rPr>
          <w:rFonts w:ascii="Arial" w:hAnsi="Arial" w:cs="Arial"/>
          <w:sz w:val="20"/>
          <w:szCs w:val="20"/>
        </w:rPr>
        <w:t xml:space="preserve">“Joining the Vitech team at this time, when the entire digital engineering landscape is changing so rapidly, is very exciting,” stated Krajmalnik. “I believe we have the right team to capitalize on these changes.” </w:t>
      </w:r>
    </w:p>
    <w:p w14:paraId="2BD3AEA7" w14:textId="77777777" w:rsidR="00A9371B" w:rsidRDefault="00A9371B" w:rsidP="00A9371B">
      <w:pPr>
        <w:spacing w:line="360" w:lineRule="auto"/>
        <w:rPr>
          <w:rFonts w:ascii="Arial" w:hAnsi="Arial" w:cs="Arial"/>
          <w:sz w:val="20"/>
          <w:szCs w:val="20"/>
        </w:rPr>
      </w:pPr>
    </w:p>
    <w:p w14:paraId="72E00AF7" w14:textId="77777777" w:rsidR="00A9371B" w:rsidRDefault="00A9371B" w:rsidP="00A9371B">
      <w:pPr>
        <w:spacing w:line="360" w:lineRule="auto"/>
        <w:rPr>
          <w:rFonts w:ascii="Arial" w:hAnsi="Arial" w:cs="Arial"/>
          <w:sz w:val="20"/>
          <w:szCs w:val="20"/>
        </w:rPr>
      </w:pPr>
      <w:r>
        <w:rPr>
          <w:rFonts w:ascii="Arial" w:hAnsi="Arial" w:cs="Arial"/>
          <w:sz w:val="20"/>
          <w:szCs w:val="20"/>
        </w:rPr>
        <w:t>Krajmalnik has a B.A. in economics from the University of California Santa Cruz and studied mechanical engineering at Duke University.</w:t>
      </w:r>
    </w:p>
    <w:p w14:paraId="74A8F195" w14:textId="1811AA52" w:rsidR="003E3AD1" w:rsidRPr="003E3AD1" w:rsidRDefault="003E3AD1" w:rsidP="00A9371B">
      <w:pPr>
        <w:spacing w:line="360" w:lineRule="auto"/>
        <w:rPr>
          <w:rFonts w:ascii="Arial" w:hAnsi="Arial" w:cs="Arial"/>
          <w:sz w:val="20"/>
          <w:szCs w:val="20"/>
        </w:rPr>
      </w:pPr>
    </w:p>
    <w:p w14:paraId="52C07C40" w14:textId="77777777" w:rsidR="003E3AD1" w:rsidRPr="003E3AD1" w:rsidRDefault="003E3AD1" w:rsidP="003E3AD1">
      <w:pPr>
        <w:spacing w:line="360" w:lineRule="auto"/>
        <w:jc w:val="center"/>
        <w:rPr>
          <w:rFonts w:ascii="Arial" w:hAnsi="Arial" w:cs="Arial"/>
          <w:sz w:val="20"/>
          <w:szCs w:val="20"/>
        </w:rPr>
      </w:pPr>
      <w:r w:rsidRPr="003E3AD1">
        <w:rPr>
          <w:rFonts w:ascii="Arial" w:hAnsi="Arial" w:cs="Arial"/>
          <w:sz w:val="20"/>
          <w:szCs w:val="20"/>
        </w:rPr>
        <w:t>###</w:t>
      </w:r>
    </w:p>
    <w:p w14:paraId="3D6B9298" w14:textId="77777777" w:rsidR="003E3AD1" w:rsidRPr="003E3AD1" w:rsidRDefault="003E3AD1" w:rsidP="003E3AD1">
      <w:pPr>
        <w:spacing w:line="360" w:lineRule="auto"/>
        <w:rPr>
          <w:rFonts w:ascii="Arial" w:hAnsi="Arial" w:cs="Arial"/>
          <w:sz w:val="20"/>
          <w:szCs w:val="20"/>
        </w:rPr>
      </w:pPr>
    </w:p>
    <w:p w14:paraId="62E3A7E9"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Press Kit</w:t>
      </w:r>
    </w:p>
    <w:p w14:paraId="52AD758D" w14:textId="295D2DBC" w:rsidR="003E3AD1" w:rsidRPr="003E3AD1" w:rsidRDefault="003E3AD1" w:rsidP="003E3AD1">
      <w:pPr>
        <w:spacing w:line="360" w:lineRule="auto"/>
        <w:rPr>
          <w:rFonts w:ascii="Arial" w:hAnsi="Arial" w:cs="Arial"/>
          <w:sz w:val="20"/>
          <w:szCs w:val="20"/>
        </w:rPr>
      </w:pPr>
      <w:r w:rsidRPr="003E3AD1">
        <w:rPr>
          <w:rFonts w:ascii="Arial" w:hAnsi="Arial" w:cs="Arial"/>
          <w:sz w:val="20"/>
          <w:szCs w:val="20"/>
        </w:rPr>
        <w:t xml:space="preserve">Text and images are available for </w:t>
      </w:r>
      <w:r w:rsidRPr="00A9371B">
        <w:rPr>
          <w:rFonts w:ascii="Arial" w:hAnsi="Arial" w:cs="Arial"/>
          <w:sz w:val="20"/>
          <w:szCs w:val="20"/>
          <w:highlight w:val="yellow"/>
        </w:rPr>
        <w:t>download</w:t>
      </w:r>
      <w:r w:rsidR="00A9371B">
        <w:rPr>
          <w:rFonts w:ascii="Arial" w:hAnsi="Arial" w:cs="Arial"/>
          <w:sz w:val="20"/>
          <w:szCs w:val="20"/>
        </w:rPr>
        <w:t>.</w:t>
      </w:r>
    </w:p>
    <w:p w14:paraId="63838F3E" w14:textId="77777777" w:rsidR="003E3AD1" w:rsidRPr="003E3AD1" w:rsidRDefault="003E3AD1" w:rsidP="003E3AD1">
      <w:pPr>
        <w:spacing w:line="360" w:lineRule="auto"/>
        <w:rPr>
          <w:rFonts w:ascii="Arial" w:hAnsi="Arial" w:cs="Arial"/>
          <w:sz w:val="20"/>
          <w:szCs w:val="20"/>
        </w:rPr>
      </w:pPr>
    </w:p>
    <w:p w14:paraId="491B2260"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Images and captions</w:t>
      </w:r>
    </w:p>
    <w:p w14:paraId="3102A973" w14:textId="0EF7DF2D" w:rsidR="003E3AD1" w:rsidRPr="003E3AD1" w:rsidRDefault="003E3AD1" w:rsidP="003E3AD1">
      <w:pPr>
        <w:spacing w:line="360" w:lineRule="auto"/>
        <w:rPr>
          <w:rFonts w:ascii="Arial" w:hAnsi="Arial" w:cs="Arial"/>
          <w:sz w:val="20"/>
          <w:szCs w:val="20"/>
        </w:rPr>
      </w:pPr>
      <w:r w:rsidRPr="003E3AD1">
        <w:rPr>
          <w:rFonts w:ascii="Arial" w:hAnsi="Arial" w:cs="Arial"/>
          <w:sz w:val="20"/>
          <w:szCs w:val="20"/>
        </w:rPr>
        <w:lastRenderedPageBreak/>
        <w:t>Z</w:t>
      </w:r>
      <w:r w:rsidR="00A9371B">
        <w:rPr>
          <w:rFonts w:ascii="Arial" w:hAnsi="Arial" w:cs="Arial"/>
          <w:sz w:val="20"/>
          <w:szCs w:val="20"/>
        </w:rPr>
        <w:t>0560</w:t>
      </w:r>
      <w:r w:rsidRPr="003E3AD1">
        <w:rPr>
          <w:rFonts w:ascii="Arial" w:hAnsi="Arial" w:cs="Arial"/>
          <w:sz w:val="20"/>
          <w:szCs w:val="20"/>
        </w:rPr>
        <w:t>-1</w:t>
      </w:r>
      <w:r w:rsidR="00A9371B">
        <w:rPr>
          <w:rFonts w:ascii="Arial" w:hAnsi="Arial" w:cs="Arial"/>
          <w:sz w:val="20"/>
          <w:szCs w:val="20"/>
        </w:rPr>
        <w:t>_Vitech_logo.png</w:t>
      </w:r>
    </w:p>
    <w:p w14:paraId="565477DD" w14:textId="70ACB465" w:rsidR="003E3AD1" w:rsidRPr="003E3AD1" w:rsidRDefault="00A9371B" w:rsidP="003E3AD1">
      <w:pPr>
        <w:spacing w:line="360" w:lineRule="auto"/>
        <w:rPr>
          <w:rFonts w:ascii="Arial" w:hAnsi="Arial" w:cs="Arial"/>
          <w:sz w:val="20"/>
          <w:szCs w:val="20"/>
        </w:rPr>
      </w:pPr>
      <w:r>
        <w:rPr>
          <w:rFonts w:ascii="Arial" w:hAnsi="Arial" w:cs="Arial"/>
          <w:noProof/>
          <w:sz w:val="20"/>
          <w:szCs w:val="20"/>
        </w:rPr>
        <w:drawing>
          <wp:inline distT="0" distB="0" distL="0" distR="0" wp14:anchorId="2C916CAC" wp14:editId="5DE9506A">
            <wp:extent cx="2356942" cy="813908"/>
            <wp:effectExtent l="0" t="0" r="0" b="0"/>
            <wp:docPr id="2" name="Picture 2"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58743" cy="849062"/>
                    </a:xfrm>
                    <a:prstGeom prst="rect">
                      <a:avLst/>
                    </a:prstGeom>
                  </pic:spPr>
                </pic:pic>
              </a:graphicData>
            </a:graphic>
          </wp:inline>
        </w:drawing>
      </w:r>
    </w:p>
    <w:p w14:paraId="6769E4B4" w14:textId="77777777" w:rsidR="00A9371B" w:rsidRDefault="00A9371B" w:rsidP="003E3AD1">
      <w:pPr>
        <w:spacing w:line="360" w:lineRule="auto"/>
        <w:rPr>
          <w:rFonts w:ascii="Arial" w:hAnsi="Arial" w:cs="Arial"/>
          <w:sz w:val="20"/>
          <w:szCs w:val="20"/>
        </w:rPr>
      </w:pPr>
    </w:p>
    <w:p w14:paraId="01874D81" w14:textId="366A7C4E" w:rsidR="003E3AD1" w:rsidRPr="003E3AD1" w:rsidRDefault="003E3AD1" w:rsidP="003E3AD1">
      <w:pPr>
        <w:spacing w:line="360" w:lineRule="auto"/>
        <w:rPr>
          <w:rFonts w:ascii="Arial" w:hAnsi="Arial" w:cs="Arial"/>
          <w:sz w:val="20"/>
          <w:szCs w:val="20"/>
        </w:rPr>
      </w:pPr>
      <w:r w:rsidRPr="003E3AD1">
        <w:rPr>
          <w:rFonts w:ascii="Arial" w:hAnsi="Arial" w:cs="Arial"/>
          <w:sz w:val="20"/>
          <w:szCs w:val="20"/>
        </w:rPr>
        <w:t>Z</w:t>
      </w:r>
      <w:r w:rsidR="00A9371B">
        <w:rPr>
          <w:rFonts w:ascii="Arial" w:hAnsi="Arial" w:cs="Arial"/>
          <w:sz w:val="20"/>
          <w:szCs w:val="20"/>
        </w:rPr>
        <w:t>0560</w:t>
      </w:r>
      <w:r w:rsidRPr="003E3AD1">
        <w:rPr>
          <w:rFonts w:ascii="Arial" w:hAnsi="Arial" w:cs="Arial"/>
          <w:sz w:val="20"/>
          <w:szCs w:val="20"/>
        </w:rPr>
        <w:t>-2</w:t>
      </w:r>
      <w:r w:rsidR="00A9371B">
        <w:rPr>
          <w:rFonts w:ascii="Arial" w:hAnsi="Arial" w:cs="Arial"/>
          <w:sz w:val="20"/>
          <w:szCs w:val="20"/>
        </w:rPr>
        <w:t>_Enrique_Krajmalnik.jpg</w:t>
      </w:r>
    </w:p>
    <w:p w14:paraId="3EB4F6C6" w14:textId="52FD9DF3" w:rsidR="003E3AD1" w:rsidRPr="003E3AD1" w:rsidRDefault="003E3AD1" w:rsidP="003E3AD1">
      <w:pPr>
        <w:spacing w:line="360" w:lineRule="auto"/>
        <w:rPr>
          <w:rFonts w:ascii="Arial" w:hAnsi="Arial" w:cs="Arial"/>
          <w:sz w:val="20"/>
          <w:szCs w:val="20"/>
        </w:rPr>
      </w:pPr>
      <w:r w:rsidRPr="003E3AD1">
        <w:rPr>
          <w:rFonts w:ascii="Arial" w:hAnsi="Arial" w:cs="Arial"/>
          <w:sz w:val="20"/>
          <w:szCs w:val="20"/>
        </w:rPr>
        <w:t xml:space="preserve">Caption: </w:t>
      </w:r>
      <w:r w:rsidR="00A9371B">
        <w:rPr>
          <w:rFonts w:ascii="Arial" w:hAnsi="Arial" w:cs="Arial"/>
          <w:sz w:val="20"/>
          <w:szCs w:val="20"/>
        </w:rPr>
        <w:t>Enrique Krajmalnik appointed new COO of Vitech, a Zuken Company</w:t>
      </w:r>
      <w:r w:rsidRPr="003E3AD1">
        <w:rPr>
          <w:rFonts w:ascii="Arial" w:hAnsi="Arial" w:cs="Arial"/>
          <w:sz w:val="20"/>
          <w:szCs w:val="20"/>
        </w:rPr>
        <w:t>.</w:t>
      </w:r>
    </w:p>
    <w:p w14:paraId="2A108E11" w14:textId="48C804AB" w:rsidR="003E3AD1" w:rsidRPr="003E3AD1" w:rsidRDefault="00A9371B" w:rsidP="003E3AD1">
      <w:pPr>
        <w:spacing w:line="360" w:lineRule="auto"/>
        <w:rPr>
          <w:rFonts w:ascii="Arial" w:hAnsi="Arial" w:cs="Arial"/>
          <w:sz w:val="20"/>
          <w:szCs w:val="20"/>
        </w:rPr>
      </w:pPr>
      <w:r>
        <w:rPr>
          <w:rFonts w:ascii="Arial" w:hAnsi="Arial" w:cs="Arial"/>
          <w:noProof/>
          <w:sz w:val="20"/>
          <w:szCs w:val="20"/>
        </w:rPr>
        <w:drawing>
          <wp:inline distT="0" distB="0" distL="0" distR="0" wp14:anchorId="3C6800B1" wp14:editId="3D029BDF">
            <wp:extent cx="1381999" cy="1365166"/>
            <wp:effectExtent l="0" t="0" r="2540" b="0"/>
            <wp:docPr id="1" name="Picture 1" descr="A person wearing glasse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earing glasses&#10;&#10;Description automatically generated with low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15966" cy="1398720"/>
                    </a:xfrm>
                    <a:prstGeom prst="rect">
                      <a:avLst/>
                    </a:prstGeom>
                  </pic:spPr>
                </pic:pic>
              </a:graphicData>
            </a:graphic>
          </wp:inline>
        </w:drawing>
      </w:r>
    </w:p>
    <w:p w14:paraId="4E5E8898" w14:textId="77777777" w:rsidR="00A9371B" w:rsidRDefault="00A9371B" w:rsidP="003E3AD1">
      <w:pPr>
        <w:spacing w:line="360" w:lineRule="auto"/>
        <w:rPr>
          <w:rFonts w:ascii="Arial" w:hAnsi="Arial" w:cs="Arial"/>
          <w:b/>
          <w:bCs/>
          <w:sz w:val="20"/>
          <w:szCs w:val="20"/>
        </w:rPr>
      </w:pPr>
    </w:p>
    <w:p w14:paraId="434D0ED3" w14:textId="28227E93" w:rsidR="00A9371B" w:rsidRDefault="00A9371B" w:rsidP="003E3AD1">
      <w:pPr>
        <w:spacing w:line="360" w:lineRule="auto"/>
        <w:rPr>
          <w:rFonts w:ascii="Arial" w:hAnsi="Arial" w:cs="Arial"/>
          <w:b/>
          <w:bCs/>
          <w:sz w:val="20"/>
          <w:szCs w:val="20"/>
        </w:rPr>
      </w:pPr>
      <w:r w:rsidRPr="00B839C3">
        <w:rPr>
          <w:rFonts w:ascii="Arial" w:hAnsi="Arial" w:cs="Arial"/>
          <w:b/>
          <w:bCs/>
          <w:sz w:val="20"/>
          <w:szCs w:val="20"/>
        </w:rPr>
        <w:t>About Vitech, A Zuken Company</w:t>
      </w:r>
      <w:r w:rsidRPr="00B839C3">
        <w:rPr>
          <w:rFonts w:ascii="Arial" w:hAnsi="Arial" w:cs="Arial"/>
          <w:b/>
          <w:bCs/>
          <w:color w:val="373737"/>
          <w:sz w:val="20"/>
          <w:szCs w:val="20"/>
        </w:rPr>
        <w:br/>
      </w:r>
      <w:r w:rsidRPr="00B839C3">
        <w:rPr>
          <w:rFonts w:ascii="Arial" w:hAnsi="Arial" w:cs="Arial"/>
          <w:sz w:val="20"/>
          <w:szCs w:val="20"/>
        </w:rPr>
        <w:t>For more than 25 years, Vitech has delivered</w:t>
      </w:r>
      <w:r>
        <w:rPr>
          <w:rFonts w:ascii="Arial" w:hAnsi="Arial" w:cs="Arial"/>
          <w:sz w:val="20"/>
          <w:szCs w:val="20"/>
        </w:rPr>
        <w:t xml:space="preserve"> Systems Engineering expertise in the form of services, </w:t>
      </w:r>
      <w:proofErr w:type="gramStart"/>
      <w:r>
        <w:rPr>
          <w:rFonts w:ascii="Arial" w:hAnsi="Arial" w:cs="Arial"/>
          <w:sz w:val="20"/>
          <w:szCs w:val="20"/>
        </w:rPr>
        <w:t>training</w:t>
      </w:r>
      <w:proofErr w:type="gramEnd"/>
      <w:r>
        <w:rPr>
          <w:rFonts w:ascii="Arial" w:hAnsi="Arial" w:cs="Arial"/>
          <w:sz w:val="20"/>
          <w:szCs w:val="20"/>
        </w:rPr>
        <w:t xml:space="preserve"> and product to</w:t>
      </w:r>
      <w:r w:rsidRPr="00B839C3">
        <w:rPr>
          <w:rFonts w:ascii="Arial" w:hAnsi="Arial" w:cs="Arial"/>
          <w:sz w:val="20"/>
          <w:szCs w:val="20"/>
        </w:rPr>
        <w:t xml:space="preserve"> manage complex systems for government agencies, private and public companies, and universities across the globe. Vitech's GENESYS™ and CORE™ software embrace the holistic aspects of systems engineering, unlike siloed approaches and products that mask critical context and system interactions. Vitech</w:t>
      </w:r>
      <w:r>
        <w:rPr>
          <w:rFonts w:ascii="Arial" w:hAnsi="Arial" w:cs="Arial"/>
          <w:sz w:val="20"/>
          <w:szCs w:val="20"/>
        </w:rPr>
        <w:t>’s model-based systems engineering (MBSE) approach</w:t>
      </w:r>
      <w:r w:rsidRPr="00B839C3">
        <w:rPr>
          <w:rFonts w:ascii="Arial" w:hAnsi="Arial" w:cs="Arial"/>
          <w:sz w:val="20"/>
          <w:szCs w:val="20"/>
        </w:rPr>
        <w:t xml:space="preserve"> enable</w:t>
      </w:r>
      <w:r>
        <w:rPr>
          <w:rFonts w:ascii="Arial" w:hAnsi="Arial" w:cs="Arial"/>
          <w:sz w:val="20"/>
          <w:szCs w:val="20"/>
        </w:rPr>
        <w:t>s</w:t>
      </w:r>
      <w:r w:rsidRPr="00B839C3">
        <w:rPr>
          <w:rFonts w:ascii="Arial" w:hAnsi="Arial" w:cs="Arial"/>
          <w:sz w:val="20"/>
          <w:szCs w:val="20"/>
        </w:rPr>
        <w:t xml:space="preserve"> teams to clearly </w:t>
      </w:r>
      <w:r>
        <w:rPr>
          <w:rFonts w:ascii="Arial" w:hAnsi="Arial" w:cs="Arial"/>
          <w:sz w:val="20"/>
          <w:szCs w:val="20"/>
        </w:rPr>
        <w:t>define complex systems</w:t>
      </w:r>
      <w:r w:rsidRPr="00B839C3">
        <w:rPr>
          <w:rFonts w:ascii="Arial" w:hAnsi="Arial" w:cs="Arial"/>
          <w:sz w:val="20"/>
          <w:szCs w:val="20"/>
        </w:rPr>
        <w:t xml:space="preserve">, from problem identification through requirements, </w:t>
      </w:r>
      <w:r>
        <w:rPr>
          <w:rFonts w:ascii="Arial" w:hAnsi="Arial" w:cs="Arial"/>
          <w:sz w:val="20"/>
          <w:szCs w:val="20"/>
        </w:rPr>
        <w:t xml:space="preserve">and </w:t>
      </w:r>
      <w:r w:rsidRPr="00B839C3">
        <w:rPr>
          <w:rFonts w:ascii="Arial" w:hAnsi="Arial" w:cs="Arial"/>
          <w:sz w:val="20"/>
          <w:szCs w:val="20"/>
        </w:rPr>
        <w:t>architecture</w:t>
      </w:r>
      <w:r>
        <w:rPr>
          <w:rFonts w:ascii="Arial" w:hAnsi="Arial" w:cs="Arial"/>
          <w:sz w:val="20"/>
          <w:szCs w:val="20"/>
        </w:rPr>
        <w:t>.</w:t>
      </w:r>
      <w:r w:rsidRPr="00B839C3">
        <w:rPr>
          <w:rFonts w:ascii="Arial" w:hAnsi="Arial" w:cs="Arial"/>
          <w:sz w:val="20"/>
          <w:szCs w:val="20"/>
        </w:rPr>
        <w:t xml:space="preserve"> The result is a team empowered to engineer with confidence, free to focus on creativity, innovation, and analysis to effectively deliver against stakeholder needs. For more information, visit </w:t>
      </w:r>
      <w:hyperlink r:id="rId7" w:tgtFrame="_blank" w:history="1">
        <w:r w:rsidRPr="00B839C3">
          <w:rPr>
            <w:rFonts w:ascii="Arial" w:hAnsi="Arial" w:cs="Arial"/>
            <w:sz w:val="20"/>
            <w:szCs w:val="20"/>
          </w:rPr>
          <w:t>www.vitechcorp.com</w:t>
        </w:r>
      </w:hyperlink>
      <w:r w:rsidRPr="00B839C3">
        <w:rPr>
          <w:rFonts w:ascii="Arial" w:hAnsi="Arial" w:cs="Arial"/>
          <w:sz w:val="20"/>
          <w:szCs w:val="20"/>
        </w:rPr>
        <w:t>.</w:t>
      </w:r>
      <w:r w:rsidRPr="00B839C3">
        <w:rPr>
          <w:rFonts w:ascii="Arial" w:hAnsi="Arial" w:cs="Arial"/>
          <w:sz w:val="20"/>
          <w:szCs w:val="20"/>
        </w:rPr>
        <w:br/>
      </w:r>
    </w:p>
    <w:p w14:paraId="5826D9EC" w14:textId="4838BA3A"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 xml:space="preserve">About Zuken </w:t>
      </w:r>
    </w:p>
    <w:p w14:paraId="658311F7" w14:textId="56193219" w:rsidR="003E3AD1" w:rsidRDefault="003E3AD1" w:rsidP="003E3AD1">
      <w:pPr>
        <w:spacing w:line="360" w:lineRule="auto"/>
        <w:rPr>
          <w:rFonts w:ascii="Arial" w:hAnsi="Arial" w:cs="Arial"/>
          <w:sz w:val="20"/>
          <w:szCs w:val="20"/>
        </w:rPr>
      </w:pPr>
      <w:r w:rsidRPr="003E3AD1">
        <w:rPr>
          <w:rFonts w:ascii="Arial" w:hAnsi="Arial" w:cs="Arial"/>
          <w:sz w:val="20"/>
          <w:szCs w:val="20"/>
        </w:rPr>
        <w:t xml:space="preserve">Zuken is a global software company delivering electrical and electronic design solutions. Founded in 1976, Zuken has a consistent track record of technology innovation and financial stability in the electronic and electrical design automation (EDA) industry. With its CR-8000 and E3.series product families, Zuken provides a robust lineup of system-level 2D/3D electrical and electronic toolsets complemented by comprehensive design data and configuration management capabilities. </w:t>
      </w:r>
    </w:p>
    <w:p w14:paraId="1FA3D08F" w14:textId="77777777" w:rsidR="003E3AD1" w:rsidRPr="003E3AD1" w:rsidRDefault="003E3AD1" w:rsidP="003E3AD1">
      <w:pPr>
        <w:spacing w:line="360" w:lineRule="auto"/>
        <w:rPr>
          <w:rFonts w:ascii="Arial" w:hAnsi="Arial" w:cs="Arial"/>
          <w:sz w:val="20"/>
          <w:szCs w:val="20"/>
        </w:rPr>
      </w:pPr>
    </w:p>
    <w:p w14:paraId="70552BC3" w14:textId="77777777" w:rsidR="003E3AD1" w:rsidRPr="003E3AD1" w:rsidRDefault="003E3AD1" w:rsidP="003E3AD1">
      <w:pPr>
        <w:spacing w:line="360" w:lineRule="auto"/>
        <w:rPr>
          <w:rFonts w:ascii="Arial" w:hAnsi="Arial" w:cs="Arial"/>
          <w:sz w:val="20"/>
          <w:szCs w:val="20"/>
        </w:rPr>
      </w:pPr>
      <w:r w:rsidRPr="003E3AD1">
        <w:rPr>
          <w:rFonts w:ascii="Arial" w:hAnsi="Arial" w:cs="Arial"/>
          <w:sz w:val="20"/>
          <w:szCs w:val="20"/>
        </w:rPr>
        <w:t xml:space="preserve">Most recently, Zuken has embraced the digital transformation and, more specifically, digital engineering as the way forward with its entry into the Model-Based Systems Engineering (MBSE) industry. Today, Zuken delivers world-class design solutions combining MBSE products and services with a mature, proven electrical and electronic design suite to address the needs of a broad range of industries across </w:t>
      </w:r>
      <w:r w:rsidRPr="003E3AD1">
        <w:rPr>
          <w:rFonts w:ascii="Arial" w:hAnsi="Arial" w:cs="Arial"/>
          <w:sz w:val="20"/>
          <w:szCs w:val="20"/>
        </w:rPr>
        <w:lastRenderedPageBreak/>
        <w:t>the globe. For more information about the company and its products, visit www.zuken.com,  www.zuken.com/blog, or www.linkedin.com/company/zuken</w:t>
      </w:r>
    </w:p>
    <w:p w14:paraId="0E7CBB6C" w14:textId="77777777" w:rsidR="003E3AD1" w:rsidRPr="003E3AD1" w:rsidRDefault="003E3AD1" w:rsidP="003E3AD1">
      <w:pPr>
        <w:spacing w:line="360" w:lineRule="auto"/>
        <w:rPr>
          <w:rFonts w:ascii="Arial" w:hAnsi="Arial" w:cs="Arial"/>
          <w:sz w:val="20"/>
          <w:szCs w:val="20"/>
        </w:rPr>
      </w:pPr>
    </w:p>
    <w:p w14:paraId="622EE125"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For more information, contact your local PR representative:</w:t>
      </w:r>
    </w:p>
    <w:p w14:paraId="3B802A26" w14:textId="77777777" w:rsidR="003E3AD1" w:rsidRPr="003E3AD1" w:rsidRDefault="003E3AD1" w:rsidP="003E3AD1">
      <w:pPr>
        <w:spacing w:line="360" w:lineRule="auto"/>
        <w:rPr>
          <w:rFonts w:ascii="Arial" w:hAnsi="Arial" w:cs="Arial"/>
          <w:sz w:val="20"/>
          <w:szCs w:val="20"/>
        </w:rPr>
      </w:pPr>
    </w:p>
    <w:p w14:paraId="3EDDC840" w14:textId="7A1D0BDF" w:rsidR="003E3AD1" w:rsidRPr="003E3AD1" w:rsidRDefault="003E3AD1" w:rsidP="003E3AD1">
      <w:pPr>
        <w:rPr>
          <w:rFonts w:ascii="Arial" w:hAnsi="Arial" w:cs="Arial"/>
          <w:b/>
          <w:bCs/>
          <w:sz w:val="20"/>
          <w:szCs w:val="20"/>
        </w:rPr>
      </w:pPr>
      <w:r w:rsidRPr="003E3AD1">
        <w:rPr>
          <w:rFonts w:ascii="Arial" w:hAnsi="Arial" w:cs="Arial"/>
          <w:b/>
          <w:bCs/>
          <w:sz w:val="20"/>
          <w:szCs w:val="20"/>
        </w:rPr>
        <w:t>Americas</w:t>
      </w:r>
      <w:r w:rsidRPr="003E3AD1">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5D580DEC" w14:textId="57CD4D58" w:rsidR="003E3AD1" w:rsidRPr="003E3AD1" w:rsidRDefault="003E3AD1" w:rsidP="003E3AD1">
      <w:pPr>
        <w:rPr>
          <w:rFonts w:ascii="Arial" w:hAnsi="Arial" w:cs="Arial"/>
          <w:sz w:val="20"/>
          <w:szCs w:val="20"/>
        </w:rPr>
      </w:pPr>
      <w:r w:rsidRPr="003E3AD1">
        <w:rPr>
          <w:rFonts w:ascii="Arial" w:hAnsi="Arial" w:cs="Arial"/>
          <w:sz w:val="20"/>
          <w:szCs w:val="20"/>
        </w:rPr>
        <w:t>Amy Clements</w:t>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61B0C4D" w14:textId="36F45E2A" w:rsidR="003E3AD1" w:rsidRPr="003E3AD1" w:rsidRDefault="003E3AD1" w:rsidP="003E3AD1">
      <w:pPr>
        <w:rPr>
          <w:rFonts w:ascii="Arial" w:hAnsi="Arial" w:cs="Arial"/>
          <w:sz w:val="20"/>
          <w:szCs w:val="20"/>
        </w:rPr>
      </w:pPr>
      <w:r w:rsidRPr="003E3AD1">
        <w:rPr>
          <w:rFonts w:ascii="Arial" w:hAnsi="Arial" w:cs="Arial"/>
          <w:sz w:val="20"/>
          <w:szCs w:val="20"/>
        </w:rPr>
        <w:t>Zuken USA, Inc.</w:t>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26B3993A" w14:textId="5F861C31" w:rsidR="003E3AD1" w:rsidRPr="003E3AD1" w:rsidRDefault="003E3AD1" w:rsidP="003E3AD1">
      <w:pPr>
        <w:rPr>
          <w:rFonts w:ascii="Arial" w:hAnsi="Arial" w:cs="Arial"/>
          <w:sz w:val="20"/>
          <w:szCs w:val="20"/>
        </w:rPr>
      </w:pPr>
      <w:r w:rsidRPr="003E3AD1">
        <w:rPr>
          <w:rFonts w:ascii="Arial" w:hAnsi="Arial" w:cs="Arial"/>
          <w:sz w:val="20"/>
          <w:szCs w:val="20"/>
        </w:rPr>
        <w:t>238 Littleton RD, STE 100</w:t>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530A02D6" w14:textId="246F5E6C" w:rsidR="003E3AD1" w:rsidRPr="003E3AD1" w:rsidRDefault="003E3AD1" w:rsidP="003E3AD1">
      <w:pPr>
        <w:rPr>
          <w:rFonts w:ascii="Arial" w:hAnsi="Arial" w:cs="Arial"/>
          <w:sz w:val="20"/>
          <w:szCs w:val="20"/>
        </w:rPr>
      </w:pPr>
      <w:r w:rsidRPr="003E3AD1">
        <w:rPr>
          <w:rFonts w:ascii="Arial" w:hAnsi="Arial" w:cs="Arial"/>
          <w:sz w:val="20"/>
          <w:szCs w:val="20"/>
        </w:rPr>
        <w:t xml:space="preserve">Westford, MA 01886 </w:t>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61C9528A" w14:textId="3944EE1B" w:rsidR="003E3AD1" w:rsidRDefault="003E3AD1" w:rsidP="003E3AD1">
      <w:pPr>
        <w:rPr>
          <w:rFonts w:ascii="Arial" w:hAnsi="Arial" w:cs="Arial"/>
          <w:sz w:val="20"/>
          <w:szCs w:val="20"/>
        </w:rPr>
      </w:pPr>
      <w:r w:rsidRPr="003E3AD1">
        <w:rPr>
          <w:rFonts w:ascii="Arial" w:hAnsi="Arial" w:cs="Arial"/>
          <w:sz w:val="20"/>
          <w:szCs w:val="20"/>
        </w:rPr>
        <w:t>Tel: +1 972-691-3284</w:t>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3E3AD1">
        <w:rPr>
          <w:rFonts w:ascii="Arial" w:hAnsi="Arial" w:cs="Arial"/>
          <w:sz w:val="20"/>
          <w:szCs w:val="20"/>
        </w:rPr>
        <w:t xml:space="preserve"> </w:t>
      </w:r>
    </w:p>
    <w:p w14:paraId="421BB17F" w14:textId="3ED9815F" w:rsidR="003E3AD1" w:rsidRPr="003E3AD1" w:rsidRDefault="003E3AD1" w:rsidP="003E3AD1">
      <w:pPr>
        <w:rPr>
          <w:rFonts w:ascii="Arial" w:hAnsi="Arial" w:cs="Arial"/>
          <w:sz w:val="20"/>
          <w:szCs w:val="20"/>
        </w:rPr>
      </w:pPr>
      <w:r>
        <w:rPr>
          <w:rFonts w:ascii="Arial" w:hAnsi="Arial" w:cs="Arial"/>
          <w:sz w:val="20"/>
          <w:szCs w:val="20"/>
        </w:rPr>
        <w:fldChar w:fldCharType="begin"/>
      </w:r>
      <w:ins w:id="0" w:author="Clements, Amy" w:date="2021-10-04T16:53:00Z">
        <w:r>
          <w:rPr>
            <w:rFonts w:ascii="Arial" w:hAnsi="Arial" w:cs="Arial"/>
            <w:sz w:val="20"/>
            <w:szCs w:val="20"/>
          </w:rPr>
          <w:instrText xml:space="preserve"> HYPERLINK "mailto:</w:instrText>
        </w:r>
      </w:ins>
      <w:r w:rsidRPr="003E3AD1">
        <w:rPr>
          <w:rFonts w:ascii="Arial" w:hAnsi="Arial" w:cs="Arial"/>
          <w:sz w:val="20"/>
          <w:szCs w:val="20"/>
        </w:rPr>
        <w:instrText>amy.clements@zukenusa.com</w:instrText>
      </w:r>
      <w:ins w:id="1" w:author="Clements, Amy" w:date="2021-10-04T16:53:00Z">
        <w:r>
          <w:rPr>
            <w:rFonts w:ascii="Arial" w:hAnsi="Arial" w:cs="Arial"/>
            <w:sz w:val="20"/>
            <w:szCs w:val="20"/>
          </w:rPr>
          <w:instrText xml:space="preserve">" </w:instrText>
        </w:r>
      </w:ins>
      <w:r>
        <w:rPr>
          <w:rFonts w:ascii="Arial" w:hAnsi="Arial" w:cs="Arial"/>
          <w:sz w:val="20"/>
          <w:szCs w:val="20"/>
        </w:rPr>
        <w:fldChar w:fldCharType="separate"/>
      </w:r>
      <w:r w:rsidRPr="00146518">
        <w:rPr>
          <w:rStyle w:val="Hyperlink"/>
          <w:rFonts w:ascii="Arial" w:hAnsi="Arial" w:cs="Arial"/>
          <w:sz w:val="20"/>
          <w:szCs w:val="20"/>
        </w:rPr>
        <w:t>amy.clements@zukenusa.com</w:t>
      </w:r>
      <w:r>
        <w:rPr>
          <w:rFonts w:ascii="Arial" w:hAnsi="Arial" w:cs="Arial"/>
          <w:sz w:val="20"/>
          <w:szCs w:val="20"/>
        </w:rPr>
        <w:fldChar w:fldCharType="end"/>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B75223D" w14:textId="7E3E80A0" w:rsidR="003E3AD1" w:rsidRPr="003E3AD1" w:rsidRDefault="003E3AD1" w:rsidP="003E3AD1">
      <w:pPr>
        <w:rPr>
          <w:rFonts w:ascii="Arial" w:hAnsi="Arial" w:cs="Arial"/>
          <w:sz w:val="20"/>
          <w:szCs w:val="20"/>
        </w:rPr>
      </w:pPr>
      <w:r w:rsidRPr="003E3AD1">
        <w:rPr>
          <w:rFonts w:ascii="Arial" w:hAnsi="Arial" w:cs="Arial"/>
          <w:sz w:val="20"/>
          <w:szCs w:val="20"/>
        </w:rPr>
        <w:t>Twitter: @ZukenAmericas</w:t>
      </w:r>
      <w:r w:rsidRPr="003E3AD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7AF547B" w14:textId="77777777" w:rsidR="003E3AD1" w:rsidRPr="003E3AD1" w:rsidRDefault="003E3AD1" w:rsidP="003E3AD1">
      <w:pPr>
        <w:spacing w:line="360" w:lineRule="auto"/>
        <w:rPr>
          <w:rFonts w:ascii="Arial" w:hAnsi="Arial" w:cs="Arial"/>
          <w:sz w:val="20"/>
          <w:szCs w:val="20"/>
        </w:rPr>
      </w:pPr>
    </w:p>
    <w:p w14:paraId="3C48AFC0" w14:textId="77777777" w:rsidR="003E3AD1" w:rsidRPr="003E3AD1" w:rsidRDefault="003E3AD1" w:rsidP="003E3AD1">
      <w:pPr>
        <w:pBdr>
          <w:bottom w:val="single" w:sz="6" w:space="1" w:color="auto"/>
        </w:pBdr>
        <w:spacing w:line="360" w:lineRule="auto"/>
        <w:rPr>
          <w:rFonts w:ascii="Arial" w:hAnsi="Arial" w:cs="Arial"/>
          <w:sz w:val="20"/>
          <w:szCs w:val="20"/>
        </w:rPr>
      </w:pPr>
    </w:p>
    <w:p w14:paraId="72595F9C" w14:textId="77777777" w:rsidR="003E3AD1" w:rsidRPr="003E3AD1" w:rsidRDefault="003E3AD1" w:rsidP="003E3AD1">
      <w:pPr>
        <w:spacing w:line="360" w:lineRule="auto"/>
        <w:rPr>
          <w:rFonts w:ascii="Arial" w:hAnsi="Arial" w:cs="Arial"/>
          <w:sz w:val="20"/>
          <w:szCs w:val="20"/>
        </w:rPr>
      </w:pPr>
    </w:p>
    <w:p w14:paraId="36573A12" w14:textId="77777777" w:rsidR="003E3AD1" w:rsidRPr="003E3AD1" w:rsidRDefault="003E3AD1" w:rsidP="003E3AD1">
      <w:pPr>
        <w:spacing w:line="360" w:lineRule="auto"/>
        <w:jc w:val="center"/>
        <w:rPr>
          <w:rFonts w:ascii="Arial" w:hAnsi="Arial" w:cs="Arial"/>
          <w:b/>
          <w:bCs/>
          <w:sz w:val="20"/>
          <w:szCs w:val="20"/>
        </w:rPr>
      </w:pPr>
      <w:r w:rsidRPr="003E3AD1">
        <w:rPr>
          <w:rFonts w:ascii="Arial" w:hAnsi="Arial" w:cs="Arial"/>
          <w:b/>
          <w:bCs/>
          <w:sz w:val="20"/>
          <w:szCs w:val="20"/>
        </w:rPr>
        <w:t>INTERNAL USE ONLY</w:t>
      </w:r>
    </w:p>
    <w:p w14:paraId="4B5B9C5B" w14:textId="77777777" w:rsidR="003E3AD1" w:rsidRPr="003E3AD1" w:rsidRDefault="003E3AD1" w:rsidP="003E3AD1">
      <w:pPr>
        <w:spacing w:line="360" w:lineRule="auto"/>
        <w:rPr>
          <w:rFonts w:ascii="Arial" w:hAnsi="Arial" w:cs="Arial"/>
          <w:sz w:val="20"/>
          <w:szCs w:val="20"/>
        </w:rPr>
      </w:pPr>
    </w:p>
    <w:p w14:paraId="148A2468"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Meta description (155 characters max)</w:t>
      </w:r>
    </w:p>
    <w:p w14:paraId="0CA53CC9" w14:textId="77777777" w:rsidR="00440C7B" w:rsidRDefault="00440C7B" w:rsidP="00440C7B">
      <w:pPr>
        <w:spacing w:line="360" w:lineRule="auto"/>
        <w:rPr>
          <w:rFonts w:ascii="Arial" w:hAnsi="Arial" w:cs="Arial"/>
          <w:sz w:val="20"/>
          <w:szCs w:val="20"/>
        </w:rPr>
      </w:pPr>
      <w:r w:rsidRPr="00440C7B">
        <w:rPr>
          <w:rFonts w:ascii="Arial" w:hAnsi="Arial" w:cs="Arial"/>
          <w:sz w:val="20"/>
          <w:szCs w:val="20"/>
        </w:rPr>
        <w:t>Vitech Announces New Chief Operating Officer</w:t>
      </w:r>
      <w:r>
        <w:rPr>
          <w:rFonts w:ascii="Arial" w:hAnsi="Arial" w:cs="Arial"/>
          <w:sz w:val="20"/>
          <w:szCs w:val="20"/>
        </w:rPr>
        <w:t xml:space="preserve">. </w:t>
      </w:r>
      <w:r w:rsidRPr="00440C7B">
        <w:rPr>
          <w:rFonts w:ascii="Arial" w:hAnsi="Arial" w:cs="Arial"/>
          <w:sz w:val="20"/>
          <w:szCs w:val="20"/>
        </w:rPr>
        <w:t xml:space="preserve">Enrique Krajmalnik to head business operations and drive growth in </w:t>
      </w:r>
      <w:r>
        <w:rPr>
          <w:rFonts w:ascii="Arial" w:hAnsi="Arial" w:cs="Arial"/>
          <w:sz w:val="20"/>
          <w:szCs w:val="20"/>
        </w:rPr>
        <w:t>Model-Based Systems Engineering.</w:t>
      </w:r>
    </w:p>
    <w:p w14:paraId="1F99A606" w14:textId="77777777" w:rsidR="003E3AD1" w:rsidRPr="003E3AD1" w:rsidRDefault="003E3AD1" w:rsidP="003E3AD1">
      <w:pPr>
        <w:spacing w:line="360" w:lineRule="auto"/>
        <w:rPr>
          <w:rFonts w:ascii="Arial" w:hAnsi="Arial" w:cs="Arial"/>
          <w:sz w:val="20"/>
          <w:szCs w:val="20"/>
        </w:rPr>
      </w:pPr>
    </w:p>
    <w:p w14:paraId="6482EBED"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Excerpt/Web summary</w:t>
      </w:r>
    </w:p>
    <w:p w14:paraId="11A90B8D" w14:textId="38E5EF9F" w:rsidR="003E3AD1" w:rsidRDefault="00440C7B" w:rsidP="003E3AD1">
      <w:pPr>
        <w:spacing w:line="360" w:lineRule="auto"/>
        <w:rPr>
          <w:rFonts w:ascii="Arial" w:hAnsi="Arial" w:cs="Arial"/>
          <w:sz w:val="20"/>
          <w:szCs w:val="20"/>
        </w:rPr>
      </w:pPr>
      <w:r w:rsidRPr="00440C7B">
        <w:rPr>
          <w:rFonts w:ascii="Arial" w:hAnsi="Arial" w:cs="Arial"/>
          <w:sz w:val="20"/>
          <w:szCs w:val="20"/>
        </w:rPr>
        <w:t>Vitech Announces New Chief Operating Officer</w:t>
      </w:r>
      <w:r>
        <w:rPr>
          <w:rFonts w:ascii="Arial" w:hAnsi="Arial" w:cs="Arial"/>
          <w:sz w:val="20"/>
          <w:szCs w:val="20"/>
        </w:rPr>
        <w:t xml:space="preserve">. </w:t>
      </w:r>
      <w:r w:rsidRPr="00440C7B">
        <w:rPr>
          <w:rFonts w:ascii="Arial" w:hAnsi="Arial" w:cs="Arial"/>
          <w:sz w:val="20"/>
          <w:szCs w:val="20"/>
        </w:rPr>
        <w:t xml:space="preserve">Enrique Krajmalnik to head business operations and drive growth in </w:t>
      </w:r>
      <w:r>
        <w:rPr>
          <w:rFonts w:ascii="Arial" w:hAnsi="Arial" w:cs="Arial"/>
          <w:sz w:val="20"/>
          <w:szCs w:val="20"/>
        </w:rPr>
        <w:t>Model-Based Systems Engineering.</w:t>
      </w:r>
    </w:p>
    <w:p w14:paraId="68267FED" w14:textId="77777777" w:rsidR="00440C7B" w:rsidRPr="003E3AD1" w:rsidRDefault="00440C7B" w:rsidP="003E3AD1">
      <w:pPr>
        <w:spacing w:line="360" w:lineRule="auto"/>
        <w:rPr>
          <w:rFonts w:ascii="Arial" w:hAnsi="Arial" w:cs="Arial"/>
          <w:sz w:val="20"/>
          <w:szCs w:val="20"/>
        </w:rPr>
      </w:pPr>
    </w:p>
    <w:p w14:paraId="47A0B134" w14:textId="0C7279FB" w:rsidR="003E3AD1" w:rsidRDefault="003E3AD1" w:rsidP="003E3AD1">
      <w:pPr>
        <w:spacing w:line="360" w:lineRule="auto"/>
        <w:rPr>
          <w:rFonts w:ascii="Arial" w:hAnsi="Arial" w:cs="Arial"/>
          <w:b/>
          <w:bCs/>
          <w:sz w:val="20"/>
          <w:szCs w:val="20"/>
        </w:rPr>
      </w:pPr>
      <w:r w:rsidRPr="003E3AD1">
        <w:rPr>
          <w:rFonts w:ascii="Arial" w:hAnsi="Arial" w:cs="Arial"/>
          <w:b/>
          <w:bCs/>
          <w:sz w:val="20"/>
          <w:szCs w:val="20"/>
        </w:rPr>
        <w:t>Key words and synonyms</w:t>
      </w:r>
    </w:p>
    <w:p w14:paraId="1EBE5A1E" w14:textId="0862A682" w:rsidR="00440C7B" w:rsidRPr="00440C7B" w:rsidRDefault="00440C7B" w:rsidP="003E3AD1">
      <w:pPr>
        <w:spacing w:line="360" w:lineRule="auto"/>
        <w:rPr>
          <w:rFonts w:ascii="Arial" w:hAnsi="Arial" w:cs="Arial"/>
          <w:sz w:val="20"/>
          <w:szCs w:val="20"/>
        </w:rPr>
      </w:pPr>
      <w:r w:rsidRPr="00440C7B">
        <w:rPr>
          <w:rFonts w:ascii="Arial" w:hAnsi="Arial" w:cs="Arial"/>
          <w:sz w:val="20"/>
          <w:szCs w:val="20"/>
        </w:rPr>
        <w:t>Krajmalnik appointed Vitech COO</w:t>
      </w:r>
    </w:p>
    <w:p w14:paraId="4B9A7D4D" w14:textId="77777777" w:rsidR="00440C7B" w:rsidRPr="00440C7B" w:rsidRDefault="00440C7B" w:rsidP="003E3AD1">
      <w:pPr>
        <w:spacing w:line="360" w:lineRule="auto"/>
        <w:rPr>
          <w:rFonts w:ascii="Arial" w:hAnsi="Arial" w:cs="Arial"/>
          <w:b/>
          <w:bCs/>
          <w:sz w:val="20"/>
          <w:szCs w:val="20"/>
        </w:rPr>
      </w:pPr>
    </w:p>
    <w:p w14:paraId="7ABAF074"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Social message(s)</w:t>
      </w:r>
    </w:p>
    <w:p w14:paraId="65EB5FA1" w14:textId="55BADF62" w:rsidR="003E3AD1" w:rsidRPr="003E3AD1" w:rsidRDefault="003E3AD1" w:rsidP="00440C7B">
      <w:pPr>
        <w:spacing w:line="360" w:lineRule="auto"/>
        <w:rPr>
          <w:rFonts w:ascii="Arial" w:hAnsi="Arial" w:cs="Arial"/>
          <w:sz w:val="20"/>
          <w:szCs w:val="20"/>
        </w:rPr>
      </w:pPr>
      <w:r w:rsidRPr="003E3AD1">
        <w:rPr>
          <w:rFonts w:ascii="Arial" w:hAnsi="Arial" w:cs="Arial"/>
          <w:sz w:val="20"/>
          <w:szCs w:val="20"/>
        </w:rPr>
        <w:t xml:space="preserve">BREAKING NEWS: </w:t>
      </w:r>
      <w:r w:rsidR="00440C7B" w:rsidRPr="00440C7B">
        <w:rPr>
          <w:rFonts w:ascii="Arial" w:hAnsi="Arial" w:cs="Arial"/>
          <w:sz w:val="20"/>
          <w:szCs w:val="20"/>
        </w:rPr>
        <w:t>Vitech Announces New Chief Operating Officer</w:t>
      </w:r>
      <w:r w:rsidR="00440C7B">
        <w:rPr>
          <w:rFonts w:ascii="Arial" w:hAnsi="Arial" w:cs="Arial"/>
          <w:sz w:val="20"/>
          <w:szCs w:val="20"/>
        </w:rPr>
        <w:t xml:space="preserve">. </w:t>
      </w:r>
      <w:r w:rsidR="00440C7B" w:rsidRPr="00440C7B">
        <w:rPr>
          <w:rFonts w:ascii="Arial" w:hAnsi="Arial" w:cs="Arial"/>
          <w:sz w:val="20"/>
          <w:szCs w:val="20"/>
        </w:rPr>
        <w:t xml:space="preserve">Enrique Krajmalnik to head business operations and drive growth in </w:t>
      </w:r>
      <w:r w:rsidR="00440C7B">
        <w:rPr>
          <w:rFonts w:ascii="Arial" w:hAnsi="Arial" w:cs="Arial"/>
          <w:sz w:val="20"/>
          <w:szCs w:val="20"/>
        </w:rPr>
        <w:t xml:space="preserve">Model-Based Systems Engineering. </w:t>
      </w:r>
    </w:p>
    <w:p w14:paraId="39314A95" w14:textId="77777777" w:rsidR="00440C7B" w:rsidRPr="003E3AD1" w:rsidRDefault="00440C7B" w:rsidP="003E3AD1">
      <w:pPr>
        <w:spacing w:line="360" w:lineRule="auto"/>
        <w:rPr>
          <w:rFonts w:ascii="Arial" w:hAnsi="Arial" w:cs="Arial"/>
          <w:sz w:val="20"/>
          <w:szCs w:val="20"/>
        </w:rPr>
      </w:pPr>
    </w:p>
    <w:p w14:paraId="24B0E1DB" w14:textId="77777777" w:rsidR="003E3AD1" w:rsidRPr="003E3AD1" w:rsidRDefault="003E3AD1" w:rsidP="003E3AD1">
      <w:pPr>
        <w:spacing w:line="360" w:lineRule="auto"/>
        <w:rPr>
          <w:rFonts w:ascii="Arial" w:hAnsi="Arial" w:cs="Arial"/>
          <w:b/>
          <w:bCs/>
          <w:sz w:val="20"/>
          <w:szCs w:val="20"/>
        </w:rPr>
      </w:pPr>
      <w:r w:rsidRPr="003E3AD1">
        <w:rPr>
          <w:rFonts w:ascii="Arial" w:hAnsi="Arial" w:cs="Arial"/>
          <w:b/>
          <w:bCs/>
          <w:sz w:val="20"/>
          <w:szCs w:val="20"/>
        </w:rPr>
        <w:t>Feature image (1022x480)</w:t>
      </w:r>
    </w:p>
    <w:p w14:paraId="30D55BD0" w14:textId="77777777" w:rsidR="003E3AD1" w:rsidRPr="003E3AD1" w:rsidRDefault="003E3AD1" w:rsidP="003E3AD1">
      <w:pPr>
        <w:spacing w:line="360" w:lineRule="auto"/>
        <w:rPr>
          <w:rFonts w:ascii="Arial" w:hAnsi="Arial" w:cs="Arial"/>
          <w:sz w:val="20"/>
          <w:szCs w:val="20"/>
        </w:rPr>
      </w:pPr>
      <w:r w:rsidRPr="003E3AD1">
        <w:rPr>
          <w:rFonts w:ascii="Arial" w:hAnsi="Arial" w:cs="Arial"/>
          <w:sz w:val="20"/>
          <w:szCs w:val="20"/>
        </w:rPr>
        <w:t xml:space="preserve">This is the same as image #1 from above. </w:t>
      </w:r>
    </w:p>
    <w:p w14:paraId="32E7F4E4" w14:textId="77777777" w:rsidR="002438CD" w:rsidRPr="003E3AD1" w:rsidRDefault="002438CD" w:rsidP="003E3AD1">
      <w:pPr>
        <w:spacing w:line="360" w:lineRule="auto"/>
        <w:rPr>
          <w:rFonts w:ascii="Arial" w:hAnsi="Arial" w:cs="Arial"/>
          <w:sz w:val="20"/>
          <w:szCs w:val="20"/>
        </w:rPr>
      </w:pPr>
    </w:p>
    <w:sectPr w:rsidR="002438CD" w:rsidRPr="003E3AD1" w:rsidSect="003E3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ements, Amy">
    <w15:presenceInfo w15:providerId="AD" w15:userId="S::amy.clements@zukenusa.com::d34b7450-396e-49d2-b87d-efc9f1fa2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AD1"/>
    <w:rsid w:val="002438CD"/>
    <w:rsid w:val="003D046C"/>
    <w:rsid w:val="003E3AD1"/>
    <w:rsid w:val="0043112E"/>
    <w:rsid w:val="00440C7B"/>
    <w:rsid w:val="00476776"/>
    <w:rsid w:val="00591A3A"/>
    <w:rsid w:val="00A9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248730"/>
  <w15:chartTrackingRefBased/>
  <w15:docId w15:val="{A3786A17-12B4-6840-9566-5100B7FC9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3AD1"/>
    <w:rPr>
      <w:color w:val="0563C1" w:themeColor="hyperlink"/>
      <w:u w:val="single"/>
    </w:rPr>
  </w:style>
  <w:style w:type="character" w:styleId="UnresolvedMention">
    <w:name w:val="Unresolved Mention"/>
    <w:basedOn w:val="DefaultParagraphFont"/>
    <w:uiPriority w:val="99"/>
    <w:semiHidden/>
    <w:unhideWhenUsed/>
    <w:rsid w:val="003E3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212.net/c/link/?t=0&amp;l=en&amp;o=3158230-1&amp;h=3613956118&amp;u=http%3A%2F%2Fwww.vitechcorp.com%2F&amp;a=www.vitechcor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Clements, Amy</dc:creator>
  <cp:keywords/>
  <dc:description/>
  <cp:lastModifiedBy>Clements, Amy</cp:lastModifiedBy>
  <cp:revision>4</cp:revision>
  <dcterms:created xsi:type="dcterms:W3CDTF">2021-10-14T16:53:00Z</dcterms:created>
  <dcterms:modified xsi:type="dcterms:W3CDTF">2021-10-14T16:57:00Z</dcterms:modified>
</cp:coreProperties>
</file>